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060" w:rsidRPr="00EE5060" w:rsidRDefault="00EE5060" w:rsidP="00EE5060">
      <w:pPr>
        <w:rPr>
          <w:sz w:val="20"/>
          <w:szCs w:val="20"/>
        </w:rPr>
      </w:pPr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10128BA3" wp14:editId="3283B712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212F2A1" wp14:editId="2BF2A9B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F52A4F" w:rsidDel="00511DD6">
              <w:rPr>
                <w:b/>
                <w:sz w:val="32"/>
                <w:szCs w:val="32"/>
              </w:rPr>
              <w:delText>7</w:delText>
            </w:r>
          </w:del>
          <w:ins w:id="1" w:author="Autor">
            <w:r w:rsidR="00511DD6">
              <w:rPr>
                <w:b/>
                <w:sz w:val="32"/>
                <w:szCs w:val="32"/>
              </w:rPr>
              <w:t>8</w:t>
            </w:r>
          </w:ins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6500DC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podpredsedu vlády SR pre investície a</w:t>
            </w:r>
            <w:r w:rsidR="00F8487A">
              <w:rPr>
                <w:szCs w:val="20"/>
              </w:rPr>
              <w:t> </w:t>
            </w:r>
            <w:r>
              <w:rPr>
                <w:szCs w:val="20"/>
              </w:rPr>
              <w:t>informatizáciu</w:t>
            </w:r>
            <w:r w:rsidR="00F8487A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C04774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48D95AFC6374D5DB64EC15A858A0D90"/>
            </w:placeholder>
            <w:date w:fullDate="2020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F52A4F" w:rsidP="00EE5060">
                <w:pPr>
                  <w:jc w:val="both"/>
                  <w:rPr>
                    <w:szCs w:val="20"/>
                  </w:rPr>
                </w:pPr>
                <w:del w:id="2" w:author="Autor">
                  <w:r w:rsidDel="00511DD6">
                    <w:rPr>
                      <w:szCs w:val="20"/>
                    </w:rPr>
                    <w:delText>31.10.2019</w:delText>
                  </w:r>
                </w:del>
                <w:ins w:id="3" w:author="Autor">
                  <w:r w:rsidR="00511DD6">
                    <w:rPr>
                      <w:szCs w:val="20"/>
                    </w:rPr>
                    <w:t>30.04.2020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20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232A9D" w:rsidP="00232A9D">
                <w:pPr>
                  <w:jc w:val="both"/>
                  <w:rPr>
                    <w:szCs w:val="20"/>
                  </w:rPr>
                </w:pPr>
                <w:del w:id="4" w:author="Autor">
                  <w:r w:rsidDel="00511DD6">
                    <w:rPr>
                      <w:szCs w:val="20"/>
                    </w:rPr>
                    <w:delText>31.10.2019</w:delText>
                  </w:r>
                </w:del>
                <w:ins w:id="5" w:author="Autor">
                  <w:r w:rsidR="00511DD6">
                    <w:rPr>
                      <w:szCs w:val="20"/>
                    </w:rPr>
                    <w:t>30.04.2020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F52A4F">
        <w:t>.</w:t>
      </w:r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 xml:space="preserve">podľa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  <w:bookmarkStart w:id="6" w:name="_GoBack"/>
      <w:bookmarkEnd w:id="6"/>
    </w:p>
    <w:sectPr w:rsidR="00161B33" w:rsidRPr="003F40B7" w:rsidSect="00B5079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774" w:rsidRDefault="00C04774" w:rsidP="00B948E0">
      <w:r>
        <w:separator/>
      </w:r>
    </w:p>
  </w:endnote>
  <w:endnote w:type="continuationSeparator" w:id="0">
    <w:p w:rsidR="00C04774" w:rsidRDefault="00C04774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19A401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5D61C9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774" w:rsidRDefault="00C04774" w:rsidP="00B948E0">
      <w:r>
        <w:separator/>
      </w:r>
    </w:p>
  </w:footnote>
  <w:footnote w:type="continuationSeparator" w:id="0">
    <w:p w:rsidR="00C04774" w:rsidRDefault="00C04774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30449A" wp14:editId="08C4B4F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53F902" id="Rovná spojnica 2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20-04-30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232A9D" w:rsidP="0045303B">
        <w:pPr>
          <w:pStyle w:val="Hlavika"/>
          <w:jc w:val="right"/>
        </w:pPr>
        <w:del w:id="7" w:author="Autor">
          <w:r w:rsidDel="005D61C9">
            <w:rPr>
              <w:szCs w:val="20"/>
            </w:rPr>
            <w:delText>31.10.2019</w:delText>
          </w:r>
        </w:del>
        <w:ins w:id="8" w:author="Autor">
          <w:r w:rsidR="005D61C9">
            <w:rPr>
              <w:szCs w:val="20"/>
            </w:rPr>
            <w:t>30.04.2020</w:t>
          </w:r>
        </w:ins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GrammaticalError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2CB3"/>
    <w:rsid w:val="001456C1"/>
    <w:rsid w:val="0014641E"/>
    <w:rsid w:val="0015233E"/>
    <w:rsid w:val="00161B33"/>
    <w:rsid w:val="001622F7"/>
    <w:rsid w:val="001629AE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214D92"/>
    <w:rsid w:val="00215899"/>
    <w:rsid w:val="002259C4"/>
    <w:rsid w:val="00225A05"/>
    <w:rsid w:val="00232A9D"/>
    <w:rsid w:val="0024138B"/>
    <w:rsid w:val="00246955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207E"/>
    <w:rsid w:val="003244EF"/>
    <w:rsid w:val="003364CC"/>
    <w:rsid w:val="0033668E"/>
    <w:rsid w:val="00353BAD"/>
    <w:rsid w:val="00355D65"/>
    <w:rsid w:val="00370F52"/>
    <w:rsid w:val="0037670C"/>
    <w:rsid w:val="00377A42"/>
    <w:rsid w:val="00386CBA"/>
    <w:rsid w:val="003935E9"/>
    <w:rsid w:val="00394FEE"/>
    <w:rsid w:val="003A0E27"/>
    <w:rsid w:val="003A67E1"/>
    <w:rsid w:val="003A73FF"/>
    <w:rsid w:val="003B0DFE"/>
    <w:rsid w:val="003B1B69"/>
    <w:rsid w:val="003B2F8A"/>
    <w:rsid w:val="003B61C8"/>
    <w:rsid w:val="003B69BD"/>
    <w:rsid w:val="003B7127"/>
    <w:rsid w:val="003C2544"/>
    <w:rsid w:val="003D0894"/>
    <w:rsid w:val="003D568C"/>
    <w:rsid w:val="003E72A0"/>
    <w:rsid w:val="003E7A8E"/>
    <w:rsid w:val="003F40B7"/>
    <w:rsid w:val="003F7258"/>
    <w:rsid w:val="00400EE4"/>
    <w:rsid w:val="00410046"/>
    <w:rsid w:val="00410CF4"/>
    <w:rsid w:val="00410DC8"/>
    <w:rsid w:val="00416E2D"/>
    <w:rsid w:val="00422853"/>
    <w:rsid w:val="00431EE0"/>
    <w:rsid w:val="00432B14"/>
    <w:rsid w:val="00432DF1"/>
    <w:rsid w:val="0043575B"/>
    <w:rsid w:val="004445A9"/>
    <w:rsid w:val="004470FB"/>
    <w:rsid w:val="0045303B"/>
    <w:rsid w:val="0046700F"/>
    <w:rsid w:val="00467F95"/>
    <w:rsid w:val="00475DC9"/>
    <w:rsid w:val="0047775E"/>
    <w:rsid w:val="00477B8E"/>
    <w:rsid w:val="00490AF9"/>
    <w:rsid w:val="00493F0A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E7BAC"/>
    <w:rsid w:val="004F3B2D"/>
    <w:rsid w:val="00511DD6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22EA"/>
    <w:rsid w:val="005A7439"/>
    <w:rsid w:val="005B49EF"/>
    <w:rsid w:val="005C1BF3"/>
    <w:rsid w:val="005C4FD8"/>
    <w:rsid w:val="005D51B8"/>
    <w:rsid w:val="005D61C9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1042F"/>
    <w:rsid w:val="00726163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E1069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2596B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80B8E"/>
    <w:rsid w:val="00897484"/>
    <w:rsid w:val="008A1CF0"/>
    <w:rsid w:val="008A20CF"/>
    <w:rsid w:val="008A4CDD"/>
    <w:rsid w:val="008C271F"/>
    <w:rsid w:val="008C58A6"/>
    <w:rsid w:val="008D03B5"/>
    <w:rsid w:val="008D0F9C"/>
    <w:rsid w:val="008E18C8"/>
    <w:rsid w:val="008E5703"/>
    <w:rsid w:val="008E627D"/>
    <w:rsid w:val="008F1606"/>
    <w:rsid w:val="008F1723"/>
    <w:rsid w:val="008F2627"/>
    <w:rsid w:val="0090110D"/>
    <w:rsid w:val="00911D80"/>
    <w:rsid w:val="00912362"/>
    <w:rsid w:val="0092115C"/>
    <w:rsid w:val="00926284"/>
    <w:rsid w:val="00960261"/>
    <w:rsid w:val="009606FA"/>
    <w:rsid w:val="009728A0"/>
    <w:rsid w:val="00977CF6"/>
    <w:rsid w:val="009836CF"/>
    <w:rsid w:val="009B243E"/>
    <w:rsid w:val="009B421D"/>
    <w:rsid w:val="009D04D0"/>
    <w:rsid w:val="009E0DC8"/>
    <w:rsid w:val="009E2AA7"/>
    <w:rsid w:val="009F0342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ECB"/>
    <w:rsid w:val="00A94B2A"/>
    <w:rsid w:val="00AA66EB"/>
    <w:rsid w:val="00AB755C"/>
    <w:rsid w:val="00AB79AD"/>
    <w:rsid w:val="00AE6C4D"/>
    <w:rsid w:val="00AF1662"/>
    <w:rsid w:val="00AF6DA0"/>
    <w:rsid w:val="00B03192"/>
    <w:rsid w:val="00B12061"/>
    <w:rsid w:val="00B1360B"/>
    <w:rsid w:val="00B214DD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7783F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4803"/>
    <w:rsid w:val="00BF4995"/>
    <w:rsid w:val="00C04774"/>
    <w:rsid w:val="00C05D5E"/>
    <w:rsid w:val="00C11731"/>
    <w:rsid w:val="00C13AF9"/>
    <w:rsid w:val="00C214B6"/>
    <w:rsid w:val="00C348A2"/>
    <w:rsid w:val="00C35C73"/>
    <w:rsid w:val="00C42DC0"/>
    <w:rsid w:val="00C53567"/>
    <w:rsid w:val="00C6439D"/>
    <w:rsid w:val="00C71D0A"/>
    <w:rsid w:val="00C7625A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4EC0"/>
    <w:rsid w:val="00CC5092"/>
    <w:rsid w:val="00CC78C8"/>
    <w:rsid w:val="00CD2B96"/>
    <w:rsid w:val="00CD3D13"/>
    <w:rsid w:val="00CD4054"/>
    <w:rsid w:val="00CD6B65"/>
    <w:rsid w:val="00CE38C5"/>
    <w:rsid w:val="00CE7535"/>
    <w:rsid w:val="00CF58FB"/>
    <w:rsid w:val="00D05350"/>
    <w:rsid w:val="00D11736"/>
    <w:rsid w:val="00D12E0B"/>
    <w:rsid w:val="00D17CFD"/>
    <w:rsid w:val="00D434C3"/>
    <w:rsid w:val="00D45EDD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27EA8"/>
    <w:rsid w:val="00E40766"/>
    <w:rsid w:val="00E52D37"/>
    <w:rsid w:val="00E5416A"/>
    <w:rsid w:val="00E56356"/>
    <w:rsid w:val="00E701EB"/>
    <w:rsid w:val="00E742C1"/>
    <w:rsid w:val="00E74EA1"/>
    <w:rsid w:val="00E7702D"/>
    <w:rsid w:val="00E7723C"/>
    <w:rsid w:val="00E92290"/>
    <w:rsid w:val="00EB7E0A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426CF"/>
    <w:rsid w:val="00F4407E"/>
    <w:rsid w:val="00F52A4F"/>
    <w:rsid w:val="00F60497"/>
    <w:rsid w:val="00F64F3B"/>
    <w:rsid w:val="00F67358"/>
    <w:rsid w:val="00F72192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463E"/>
    <w:rsid w:val="00FE23D8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48D95AFC6374D5DB64EC15A858A0D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6EE5FE-E096-4E11-BB3A-F77D3E28BDF0}"/>
      </w:docPartPr>
      <w:docPartBody>
        <w:p w:rsidR="00373453" w:rsidRDefault="00317B1B" w:rsidP="00317B1B">
          <w:pPr>
            <w:pStyle w:val="D48D95AFC6374D5DB64EC15A858A0D90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1436"/>
    <w:rsid w:val="00065C58"/>
    <w:rsid w:val="000E109D"/>
    <w:rsid w:val="000F018A"/>
    <w:rsid w:val="001169A0"/>
    <w:rsid w:val="00172340"/>
    <w:rsid w:val="001B6558"/>
    <w:rsid w:val="002B4A4D"/>
    <w:rsid w:val="00317B1B"/>
    <w:rsid w:val="00373453"/>
    <w:rsid w:val="00387D95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73141C"/>
    <w:rsid w:val="0086516F"/>
    <w:rsid w:val="008A073A"/>
    <w:rsid w:val="008A6C70"/>
    <w:rsid w:val="00903B9E"/>
    <w:rsid w:val="00913E1F"/>
    <w:rsid w:val="00A75A21"/>
    <w:rsid w:val="00A8120D"/>
    <w:rsid w:val="00AE2C60"/>
    <w:rsid w:val="00AE5524"/>
    <w:rsid w:val="00B409D1"/>
    <w:rsid w:val="00BF4F3E"/>
    <w:rsid w:val="00C03829"/>
    <w:rsid w:val="00CC1D22"/>
    <w:rsid w:val="00CE03A9"/>
    <w:rsid w:val="00DB7443"/>
    <w:rsid w:val="00E047EF"/>
    <w:rsid w:val="00ED4A1D"/>
    <w:rsid w:val="00EE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13E1F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A7299-0832-46B4-A267-B3E5F91EF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2019-04-29T13:25:00Z</dcterms:created>
  <dcterms:modified xsi:type="dcterms:W3CDTF">2020-03-30T11:37:00Z</dcterms:modified>
</cp:coreProperties>
</file>